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7983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CKO" w:date="2015-04-21T09:43:00Z">
            <w:r w:rsidR="00713427" w:rsidDel="00B44AD3">
              <w:rPr>
                <w:b/>
                <w:sz w:val="32"/>
                <w:szCs w:val="32"/>
              </w:rPr>
              <w:delText>1</w:delText>
            </w:r>
          </w:del>
          <w:ins w:id="1" w:author="CKO" w:date="2015-04-21T09:43:00Z">
            <w:r w:rsidR="00B44AD3">
              <w:rPr>
                <w:b/>
                <w:sz w:val="32"/>
                <w:szCs w:val="32"/>
              </w:rPr>
              <w:t>2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Riziková analýza žiadosti o platbu ku kontrole na mieste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FA61BB" w:rsidP="006A5157">
            <w:pPr>
              <w:jc w:val="both"/>
              <w:rPr>
                <w:ins w:id="2" w:author="CKO" w:date="2015-05-06T11:26:00Z"/>
                <w:szCs w:val="20"/>
              </w:rPr>
            </w:pPr>
            <w:r w:rsidRPr="00FA61BB">
              <w:rPr>
                <w:szCs w:val="20"/>
              </w:rPr>
              <w:t>Riadiace orgány</w:t>
            </w:r>
          </w:p>
          <w:p w:rsidR="00540C36" w:rsidRPr="009836CF" w:rsidRDefault="00540C36" w:rsidP="006A5157">
            <w:pPr>
              <w:jc w:val="both"/>
              <w:rPr>
                <w:szCs w:val="20"/>
              </w:rPr>
            </w:pPr>
            <w:ins w:id="3" w:author="CKO" w:date="2015-05-06T11:26:00Z">
              <w:r>
                <w:rPr>
                  <w:szCs w:val="20"/>
                </w:rPr>
                <w:t>Sprostredkovateľské orgány</w:t>
              </w:r>
            </w:ins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A631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F433310EF30B4581986A6E4F7F428F3D"/>
              </w:placeholder>
              <w:date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541A45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4" w:author="CKO" w:date="2015-04-21T09:38:00Z">
                  <w:r w:rsidDel="00096909">
                    <w:rPr>
                      <w:szCs w:val="20"/>
                    </w:rPr>
                    <w:delText>17.12.2014</w:delText>
                  </w:r>
                </w:del>
              </w:p>
            </w:sdtContent>
          </w:sdt>
          <w:p w:rsidR="009836CF" w:rsidRPr="009836CF" w:rsidRDefault="009836CF" w:rsidP="004339A0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381208511"/>
              <w:placeholder>
                <w:docPart w:val="C51774CD29034BA893F43CC6FC99C230"/>
              </w:placeholder>
              <w:date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541A45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5" w:author="CKO" w:date="2015-04-21T09:38:00Z">
                  <w:r w:rsidDel="00096909">
                    <w:rPr>
                      <w:szCs w:val="20"/>
                    </w:rPr>
                    <w:delText>17.12.2014</w:delText>
                  </w:r>
                </w:del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98"/>
        <w:gridCol w:w="1522"/>
        <w:gridCol w:w="1134"/>
        <w:gridCol w:w="1276"/>
        <w:gridCol w:w="1276"/>
      </w:tblGrid>
      <w:tr w:rsidR="00FA61BB" w:rsidRPr="00FA61BB" w:rsidTr="00FA61BB">
        <w:trPr>
          <w:trHeight w:val="52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A61BB">
              <w:rPr>
                <w:b/>
                <w:bCs/>
                <w:color w:val="FFFFFF"/>
                <w:sz w:val="28"/>
                <w:szCs w:val="28"/>
              </w:rPr>
              <w:lastRenderedPageBreak/>
              <w:t>Riziková analýza žiadosti o platbu ku kontrole na mieste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programu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programu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82C8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Názov </w:t>
            </w:r>
            <w:del w:id="6" w:author="CKO" w:date="2015-05-15T13:54:00Z">
              <w:r w:rsidRPr="00FA61BB" w:rsidDel="00F82C8B">
                <w:rPr>
                  <w:color w:val="000000"/>
                  <w:sz w:val="22"/>
                  <w:szCs w:val="22"/>
                </w:rPr>
                <w:delText>opatrenia</w:delText>
              </w:r>
            </w:del>
            <w:ins w:id="7" w:author="CKO" w:date="2015-05-15T13:54:00Z">
              <w:r w:rsidR="00F82C8B">
                <w:rPr>
                  <w:color w:val="000000"/>
                  <w:sz w:val="22"/>
                  <w:szCs w:val="22"/>
                </w:rPr>
                <w:t>prioritnej osi</w:t>
              </w:r>
            </w:ins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82C8B" w:rsidRPr="00FA61BB" w:rsidTr="009D6AF5">
        <w:trPr>
          <w:trHeight w:val="300"/>
          <w:ins w:id="8" w:author="CKO" w:date="2015-05-15T13:54:00Z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F82C8B" w:rsidRPr="00FA61BB" w:rsidRDefault="00F82C8B" w:rsidP="00F82C8B">
            <w:pPr>
              <w:rPr>
                <w:ins w:id="9" w:author="CKO" w:date="2015-05-15T13:54:00Z"/>
                <w:color w:val="000000"/>
                <w:sz w:val="22"/>
                <w:szCs w:val="22"/>
              </w:rPr>
            </w:pPr>
            <w:ins w:id="10" w:author="CKO" w:date="2015-05-15T13:54:00Z">
              <w:r>
                <w:rPr>
                  <w:color w:val="000000"/>
                  <w:sz w:val="22"/>
                  <w:szCs w:val="22"/>
                </w:rPr>
                <w:t>Názov špecifického cieľa</w:t>
              </w:r>
            </w:ins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F82C8B" w:rsidRPr="00FA61BB" w:rsidRDefault="00F82C8B" w:rsidP="00FA61BB">
            <w:pPr>
              <w:rPr>
                <w:ins w:id="11" w:author="CKO" w:date="2015-05-15T13:54:00Z"/>
                <w:color w:val="000000"/>
                <w:sz w:val="20"/>
                <w:szCs w:val="20"/>
              </w:rPr>
            </w:pP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 xml:space="preserve">Identifikácia </w:t>
            </w:r>
            <w:proofErr w:type="spellStart"/>
            <w:r w:rsidRPr="00FA61BB">
              <w:rPr>
                <w:b/>
                <w:bCs/>
                <w:color w:val="000000"/>
              </w:rPr>
              <w:t>ŽoP</w:t>
            </w:r>
            <w:proofErr w:type="spellEnd"/>
            <w:r w:rsidRPr="00FA61BB">
              <w:rPr>
                <w:b/>
                <w:bCs/>
                <w:color w:val="000000"/>
              </w:rPr>
              <w:t xml:space="preserve"> projektu a prijímateľa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B22B51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projektu v</w:t>
            </w:r>
            <w:del w:id="12" w:author="CKO" w:date="2015-05-06T11:25:00Z">
              <w:r w:rsidRPr="00FA61BB" w:rsidDel="00540C36">
                <w:rPr>
                  <w:color w:val="000000"/>
                  <w:sz w:val="22"/>
                  <w:szCs w:val="22"/>
                </w:rPr>
                <w:delText xml:space="preserve"> </w:delText>
              </w:r>
            </w:del>
            <w:r w:rsidRPr="00FA61BB">
              <w:rPr>
                <w:color w:val="000000"/>
                <w:sz w:val="22"/>
                <w:szCs w:val="22"/>
              </w:rPr>
              <w:t>ITMS</w:t>
            </w:r>
            <w:ins w:id="13" w:author="CKO" w:date="2015-05-06T11:25:00Z">
              <w:r w:rsidR="00540C36">
                <w:rPr>
                  <w:color w:val="000000"/>
                  <w:sz w:val="22"/>
                  <w:szCs w:val="22"/>
                </w:rPr>
                <w:t>2014+</w:t>
              </w:r>
            </w:ins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žiadosti o platbu v</w:t>
            </w:r>
            <w:del w:id="14" w:author="CKO" w:date="2015-05-06T11:25:00Z">
              <w:r w:rsidRPr="00FA61BB" w:rsidDel="00540C36">
                <w:rPr>
                  <w:color w:val="000000"/>
                  <w:sz w:val="22"/>
                  <w:szCs w:val="22"/>
                </w:rPr>
                <w:delText xml:space="preserve"> </w:delText>
              </w:r>
            </w:del>
            <w:ins w:id="15" w:author="CKO" w:date="2015-05-06T11:25:00Z">
              <w:r w:rsidR="00540C36">
                <w:rPr>
                  <w:color w:val="000000"/>
                  <w:sz w:val="22"/>
                  <w:szCs w:val="22"/>
                </w:rPr>
                <w:t> </w:t>
              </w:r>
            </w:ins>
            <w:r w:rsidRPr="00FA61BB">
              <w:rPr>
                <w:color w:val="000000"/>
                <w:sz w:val="22"/>
                <w:szCs w:val="22"/>
              </w:rPr>
              <w:t>ITMS</w:t>
            </w:r>
            <w:ins w:id="16" w:author="CKO" w:date="2015-05-06T11:25:00Z">
              <w:r w:rsidR="00540C36">
                <w:rPr>
                  <w:color w:val="000000"/>
                  <w:sz w:val="22"/>
                  <w:szCs w:val="22"/>
                </w:rPr>
                <w:t>2014+</w:t>
              </w:r>
            </w:ins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7199" w:rsidRPr="00FA61BB" w:rsidTr="009D6AF5">
        <w:trPr>
          <w:trHeight w:val="300"/>
          <w:ins w:id="17" w:author="CKO" w:date="2015-05-15T13:58:00Z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B37199" w:rsidRPr="00FA61BB" w:rsidRDefault="00B37199" w:rsidP="00FA61BB">
            <w:pPr>
              <w:rPr>
                <w:ins w:id="18" w:author="CKO" w:date="2015-05-15T13:58:00Z"/>
                <w:color w:val="000000"/>
                <w:sz w:val="22"/>
                <w:szCs w:val="22"/>
              </w:rPr>
            </w:pPr>
            <w:ins w:id="19" w:author="CKO" w:date="2015-05-15T13:58:00Z">
              <w:r>
                <w:rPr>
                  <w:color w:val="000000"/>
                  <w:sz w:val="22"/>
                  <w:szCs w:val="22"/>
                </w:rPr>
                <w:t>Typ žiadosti o platbu</w:t>
              </w:r>
            </w:ins>
            <w:ins w:id="20" w:author="CKO" w:date="2015-05-15T14:01:00Z">
              <w:r>
                <w:rPr>
                  <w:rStyle w:val="Odkaznapoznmkupodiarou"/>
                  <w:color w:val="000000"/>
                  <w:sz w:val="22"/>
                  <w:szCs w:val="22"/>
                </w:rPr>
                <w:footnoteReference w:id="1"/>
              </w:r>
            </w:ins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B37199" w:rsidRPr="00FA61BB" w:rsidRDefault="00B37199" w:rsidP="00FA61BB">
            <w:pPr>
              <w:jc w:val="center"/>
              <w:rPr>
                <w:ins w:id="28" w:author="CKO" w:date="2015-05-15T13:58:00Z"/>
                <w:color w:val="000000"/>
                <w:sz w:val="20"/>
                <w:szCs w:val="20"/>
              </w:rPr>
            </w:pP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Dátum prijatia </w:t>
            </w:r>
            <w:proofErr w:type="spellStart"/>
            <w:r w:rsidRPr="00FA61BB">
              <w:rPr>
                <w:color w:val="000000"/>
                <w:sz w:val="22"/>
                <w:szCs w:val="22"/>
              </w:rPr>
              <w:t>ŽoP</w:t>
            </w:r>
            <w:proofErr w:type="spellEnd"/>
            <w:ins w:id="29" w:author="CKO" w:date="2015-05-06T14:25:00Z">
              <w:r w:rsidR="00E1449D">
                <w:rPr>
                  <w:color w:val="000000"/>
                  <w:sz w:val="22"/>
                  <w:szCs w:val="22"/>
                </w:rPr>
                <w:t xml:space="preserve"> </w:t>
              </w:r>
            </w:ins>
            <w:ins w:id="30" w:author="CKO" w:date="2015-05-06T14:27:00Z">
              <w:r w:rsidR="00E1449D">
                <w:rPr>
                  <w:color w:val="000000"/>
                  <w:sz w:val="22"/>
                  <w:szCs w:val="22"/>
                </w:rPr>
                <w:t>RO</w:t>
              </w:r>
            </w:ins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705"/>
        </w:trPr>
        <w:tc>
          <w:tcPr>
            <w:tcW w:w="582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P. č.</w:t>
            </w:r>
          </w:p>
        </w:tc>
        <w:tc>
          <w:tcPr>
            <w:tcW w:w="4820" w:type="dxa"/>
            <w:gridSpan w:val="2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Kontrolné otázky</w:t>
            </w:r>
          </w:p>
        </w:tc>
        <w:tc>
          <w:tcPr>
            <w:tcW w:w="1134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Odpoveď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Počet rizikových bodov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Poznámka</w:t>
            </w:r>
          </w:p>
        </w:tc>
      </w:tr>
      <w:tr w:rsidR="00FA61BB" w:rsidRPr="00FA61BB" w:rsidTr="00FA61BB">
        <w:trPr>
          <w:trHeight w:val="103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Bola už na projekte vykonaná kontrola na mieste?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2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deklarovaná suma predloženej ŽoP vyššia ako 500 000,- EUR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2"/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del w:id="31" w:author="CKO" w:date="2015-04-21T09:33:00Z">
              <w:r w:rsidRPr="00FA61BB" w:rsidDel="00096909">
                <w:rPr>
                  <w:color w:val="000000"/>
                  <w:sz w:val="22"/>
                  <w:szCs w:val="22"/>
                </w:rPr>
                <w:delText>0</w:delText>
              </w:r>
            </w:del>
            <w:ins w:id="32" w:author="CKO" w:date="2015-04-21T09:33:00Z">
              <w:r w:rsidR="00096909">
                <w:rPr>
                  <w:color w:val="000000"/>
                  <w:sz w:val="22"/>
                  <w:szCs w:val="22"/>
                </w:rPr>
                <w:t>5</w:t>
              </w:r>
            </w:ins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del w:id="33" w:author="CKO" w:date="2015-04-21T09:33:00Z">
              <w:r w:rsidRPr="00FA61BB" w:rsidDel="00096909">
                <w:rPr>
                  <w:color w:val="000000"/>
                  <w:sz w:val="22"/>
                  <w:szCs w:val="22"/>
                </w:rPr>
                <w:delText>5</w:delText>
              </w:r>
            </w:del>
            <w:ins w:id="34" w:author="CKO" w:date="2015-04-21T09:33:00Z">
              <w:r w:rsidR="00096909">
                <w:rPr>
                  <w:color w:val="000000"/>
                  <w:sz w:val="22"/>
                  <w:szCs w:val="22"/>
                </w:rPr>
                <w:t>0</w:t>
              </w:r>
            </w:ins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55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Predstavuje deklarovaná suma predloženej ŽoP viac ako 50 %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3"/>
            </w:r>
            <w:r w:rsidRPr="00FA61BB">
              <w:rPr>
                <w:color w:val="000000"/>
                <w:sz w:val="22"/>
                <w:szCs w:val="22"/>
              </w:rPr>
              <w:t xml:space="preserve"> z celkových oprávnených výdavkov projektu?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del w:id="35" w:author="CKO" w:date="2015-04-21T09:33:00Z">
              <w:r w:rsidRPr="00FA61BB" w:rsidDel="00096909">
                <w:rPr>
                  <w:color w:val="000000"/>
                  <w:sz w:val="22"/>
                  <w:szCs w:val="22"/>
                </w:rPr>
                <w:delText>0</w:delText>
              </w:r>
            </w:del>
            <w:ins w:id="36" w:author="CKO" w:date="2015-04-21T09:33:00Z">
              <w:r w:rsidR="00096909">
                <w:rPr>
                  <w:color w:val="000000"/>
                  <w:sz w:val="22"/>
                  <w:szCs w:val="22"/>
                </w:rPr>
                <w:t>5</w:t>
              </w:r>
            </w:ins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del w:id="37" w:author="CKO" w:date="2015-04-21T09:33:00Z">
              <w:r w:rsidRPr="00FA61BB" w:rsidDel="00096909">
                <w:rPr>
                  <w:color w:val="000000"/>
                  <w:sz w:val="22"/>
                  <w:szCs w:val="22"/>
                </w:rPr>
                <w:delText>5</w:delText>
              </w:r>
            </w:del>
            <w:ins w:id="38" w:author="CKO" w:date="2015-04-21T09:33:00Z">
              <w:r w:rsidR="00096909">
                <w:rPr>
                  <w:color w:val="000000"/>
                  <w:sz w:val="22"/>
                  <w:szCs w:val="22"/>
                </w:rPr>
                <w:t>0</w:t>
              </w:r>
            </w:ins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282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1C4458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Koľko predošlých ŽoP (netýka sa zúčtovania </w:t>
            </w:r>
            <w:proofErr w:type="spellStart"/>
            <w:r w:rsidRPr="00FA61BB">
              <w:rPr>
                <w:color w:val="000000"/>
                <w:sz w:val="22"/>
                <w:szCs w:val="22"/>
              </w:rPr>
              <w:t>predfinancovania</w:t>
            </w:r>
            <w:proofErr w:type="spellEnd"/>
            <w:ins w:id="39" w:author="CKO" w:date="2015-05-11T11:02:00Z">
              <w:r w:rsidR="002903DC">
                <w:rPr>
                  <w:color w:val="000000"/>
                  <w:sz w:val="22"/>
                  <w:szCs w:val="22"/>
                </w:rPr>
                <w:t xml:space="preserve"> a poskytnutia zálohovej platby</w:t>
              </w:r>
            </w:ins>
            <w:r w:rsidRPr="00FA61BB">
              <w:rPr>
                <w:color w:val="000000"/>
                <w:sz w:val="22"/>
                <w:szCs w:val="22"/>
              </w:rPr>
              <w:t>) nebolo predmetom kontroly na mieste? (poznámka - vždy je potrebné počítať od momentu ostatnej kontroly na mieste)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>
              <w:rPr>
                <w:rStyle w:val="Odkaznapoznmkupodiarou"/>
                <w:color w:val="000000"/>
                <w:sz w:val="22"/>
                <w:szCs w:val="22"/>
                <w:u w:val="single"/>
              </w:rPr>
              <w:footnoteReference w:id="4"/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0 </w:t>
            </w:r>
            <w:ins w:id="41" w:author="CKO" w:date="2015-05-06T11:19:00Z">
              <w:r w:rsidR="001C4458">
                <w:rPr>
                  <w:color w:val="000000"/>
                  <w:sz w:val="22"/>
                  <w:szCs w:val="22"/>
                </w:rPr>
                <w:t xml:space="preserve">- 4 </w:t>
              </w:r>
            </w:ins>
            <w:proofErr w:type="spellStart"/>
            <w:r w:rsidRPr="00FA61BB">
              <w:rPr>
                <w:color w:val="000000"/>
                <w:sz w:val="22"/>
                <w:szCs w:val="22"/>
              </w:rPr>
              <w:t>ŽoP</w:t>
            </w:r>
            <w:proofErr w:type="spellEnd"/>
            <w:r w:rsidRPr="00FA61BB">
              <w:rPr>
                <w:color w:val="000000"/>
                <w:sz w:val="22"/>
                <w:szCs w:val="22"/>
              </w:rPr>
              <w:t xml:space="preserve">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del w:id="42" w:author="CKO" w:date="2015-05-06T11:19:00Z">
              <w:r w:rsidRPr="00FA61BB" w:rsidDel="001C4458">
                <w:rPr>
                  <w:color w:val="000000"/>
                  <w:sz w:val="22"/>
                  <w:szCs w:val="22"/>
                </w:rPr>
                <w:delText xml:space="preserve">1 </w:delText>
              </w:r>
            </w:del>
            <w:ins w:id="43" w:author="CKO" w:date="2015-05-06T11:19:00Z">
              <w:r w:rsidR="001C4458">
                <w:rPr>
                  <w:color w:val="000000"/>
                  <w:sz w:val="22"/>
                  <w:szCs w:val="22"/>
                </w:rPr>
                <w:t>5</w:t>
              </w:r>
              <w:r w:rsidR="001C4458" w:rsidRPr="00FA61BB">
                <w:rPr>
                  <w:color w:val="000000"/>
                  <w:sz w:val="22"/>
                  <w:szCs w:val="22"/>
                </w:rPr>
                <w:t xml:space="preserve"> </w:t>
              </w:r>
            </w:ins>
            <w:proofErr w:type="spellStart"/>
            <w:r w:rsidRPr="00FA61BB">
              <w:rPr>
                <w:color w:val="000000"/>
                <w:sz w:val="22"/>
                <w:szCs w:val="22"/>
              </w:rPr>
              <w:t>ŽoP</w:t>
            </w:r>
            <w:proofErr w:type="spellEnd"/>
            <w:r w:rsidRPr="00FA61BB">
              <w:rPr>
                <w:color w:val="000000"/>
                <w:sz w:val="22"/>
                <w:szCs w:val="22"/>
              </w:rPr>
              <w:t xml:space="preserve"> - </w:t>
            </w:r>
            <w:del w:id="44" w:author="CKO" w:date="2015-05-06T11:19:00Z">
              <w:r w:rsidRPr="00FA61BB" w:rsidDel="001C4458">
                <w:rPr>
                  <w:color w:val="000000"/>
                  <w:sz w:val="22"/>
                  <w:szCs w:val="22"/>
                </w:rPr>
                <w:delText xml:space="preserve">1 </w:delText>
              </w:r>
            </w:del>
            <w:ins w:id="45" w:author="CKO" w:date="2015-05-06T11:19:00Z">
              <w:r w:rsidR="001C4458">
                <w:rPr>
                  <w:color w:val="000000"/>
                  <w:sz w:val="22"/>
                  <w:szCs w:val="22"/>
                </w:rPr>
                <w:t>5</w:t>
              </w:r>
              <w:r w:rsidR="001C4458" w:rsidRPr="00FA61BB">
                <w:rPr>
                  <w:color w:val="000000"/>
                  <w:sz w:val="22"/>
                  <w:szCs w:val="22"/>
                </w:rPr>
                <w:t xml:space="preserve"> </w:t>
              </w:r>
            </w:ins>
            <w:r w:rsidRPr="00FA61BB">
              <w:rPr>
                <w:color w:val="000000"/>
                <w:sz w:val="22"/>
                <w:szCs w:val="22"/>
              </w:rPr>
              <w:t>rizikový bod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del w:id="46" w:author="CKO" w:date="2015-05-06T11:19:00Z">
              <w:r w:rsidRPr="00FA61BB" w:rsidDel="001C4458">
                <w:rPr>
                  <w:color w:val="000000"/>
                  <w:sz w:val="22"/>
                  <w:szCs w:val="22"/>
                </w:rPr>
                <w:delText>2 ŽoP - 2 rizikové body</w:delText>
              </w:r>
              <w:r w:rsidRPr="00FA61BB" w:rsidDel="001C4458">
                <w:rPr>
                  <w:color w:val="000000"/>
                  <w:sz w:val="22"/>
                  <w:szCs w:val="22"/>
                </w:rPr>
                <w:br/>
                <w:delText>3 ŽoP - 3 rizikové body</w:delText>
              </w:r>
              <w:r w:rsidRPr="00FA61BB" w:rsidDel="001C4458">
                <w:rPr>
                  <w:color w:val="000000"/>
                  <w:sz w:val="22"/>
                  <w:szCs w:val="22"/>
                </w:rPr>
                <w:br/>
                <w:delText>4 ŽoP - 4 rizikové body</w:delText>
              </w:r>
              <w:r w:rsidRPr="00FA61BB" w:rsidDel="001C4458">
                <w:rPr>
                  <w:color w:val="000000"/>
                  <w:sz w:val="22"/>
                  <w:szCs w:val="22"/>
                </w:rPr>
                <w:br/>
                <w:delText>5 a viac ŽoP - 5 rizikových bodov</w:delText>
              </w:r>
            </w:del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3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Je predložená </w:t>
            </w:r>
            <w:proofErr w:type="spellStart"/>
            <w:r w:rsidRPr="00FA61BB">
              <w:rPr>
                <w:color w:val="000000"/>
                <w:sz w:val="22"/>
                <w:szCs w:val="22"/>
              </w:rPr>
              <w:t>ŽoP</w:t>
            </w:r>
            <w:proofErr w:type="spellEnd"/>
            <w:r w:rsidRPr="00FA61BB">
              <w:rPr>
                <w:color w:val="000000"/>
                <w:sz w:val="22"/>
                <w:szCs w:val="22"/>
              </w:rPr>
              <w:t xml:space="preserve"> záverečnou žiadosťou o</w:t>
            </w:r>
            <w:del w:id="47" w:author="CKO" w:date="2015-05-11T11:06:00Z">
              <w:r w:rsidRPr="00FA61BB" w:rsidDel="005E225D">
                <w:rPr>
                  <w:color w:val="000000"/>
                  <w:sz w:val="22"/>
                  <w:szCs w:val="22"/>
                </w:rPr>
                <w:delText xml:space="preserve"> </w:delText>
              </w:r>
            </w:del>
            <w:ins w:id="48" w:author="CKO" w:date="2015-05-11T11:06:00Z">
              <w:r w:rsidR="005E225D">
                <w:rPr>
                  <w:color w:val="000000"/>
                  <w:sz w:val="22"/>
                  <w:szCs w:val="22"/>
                </w:rPr>
                <w:t> </w:t>
              </w:r>
            </w:ins>
            <w:r w:rsidRPr="00FA61BB">
              <w:rPr>
                <w:color w:val="000000"/>
                <w:sz w:val="22"/>
                <w:szCs w:val="22"/>
              </w:rPr>
              <w:t>platbu</w:t>
            </w:r>
            <w:ins w:id="49" w:author="CKO" w:date="2015-05-11T11:06:00Z">
              <w:r w:rsidR="005E225D">
                <w:rPr>
                  <w:color w:val="000000"/>
                  <w:sz w:val="22"/>
                  <w:szCs w:val="22"/>
                </w:rPr>
                <w:t xml:space="preserve"> alebo plní funkciu záverečnej žiadosti o platbu</w:t>
              </w:r>
            </w:ins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del w:id="50" w:author="CKO" w:date="2015-04-21T09:34:00Z">
              <w:r w:rsidRPr="00FA61BB" w:rsidDel="00096909">
                <w:rPr>
                  <w:color w:val="000000"/>
                  <w:sz w:val="22"/>
                  <w:szCs w:val="22"/>
                </w:rPr>
                <w:delText xml:space="preserve">0 </w:delText>
              </w:r>
            </w:del>
            <w:ins w:id="51" w:author="CKO" w:date="2015-04-21T09:34:00Z">
              <w:r w:rsidR="00096909">
                <w:rPr>
                  <w:color w:val="000000"/>
                  <w:sz w:val="22"/>
                  <w:szCs w:val="22"/>
                </w:rPr>
                <w:t>5</w:t>
              </w:r>
              <w:r w:rsidR="00096909" w:rsidRPr="00FA61BB">
                <w:rPr>
                  <w:color w:val="000000"/>
                  <w:sz w:val="22"/>
                  <w:szCs w:val="22"/>
                </w:rPr>
                <w:t xml:space="preserve"> </w:t>
              </w:r>
            </w:ins>
            <w:r w:rsidRPr="00FA61BB">
              <w:rPr>
                <w:color w:val="000000"/>
                <w:sz w:val="22"/>
                <w:szCs w:val="22"/>
              </w:rPr>
              <w:t>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del w:id="52" w:author="CKO" w:date="2015-04-21T09:34:00Z">
              <w:r w:rsidRPr="00FA61BB" w:rsidDel="00096909">
                <w:rPr>
                  <w:color w:val="000000"/>
                  <w:sz w:val="22"/>
                  <w:szCs w:val="22"/>
                </w:rPr>
                <w:delText xml:space="preserve">5 </w:delText>
              </w:r>
            </w:del>
            <w:ins w:id="53" w:author="CKO" w:date="2015-04-21T09:34:00Z">
              <w:r w:rsidR="00096909">
                <w:rPr>
                  <w:color w:val="000000"/>
                  <w:sz w:val="22"/>
                  <w:szCs w:val="22"/>
                </w:rPr>
                <w:t>0</w:t>
              </w:r>
              <w:r w:rsidR="00096909" w:rsidRPr="00FA61BB">
                <w:rPr>
                  <w:color w:val="000000"/>
                  <w:sz w:val="22"/>
                  <w:szCs w:val="22"/>
                </w:rPr>
                <w:t xml:space="preserve"> </w:t>
              </w:r>
            </w:ins>
            <w:r w:rsidRPr="00FA61BB">
              <w:rPr>
                <w:color w:val="000000"/>
                <w:sz w:val="22"/>
                <w:szCs w:val="22"/>
              </w:rPr>
              <w:t>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6536" w:type="dxa"/>
            <w:gridSpan w:val="4"/>
            <w:tcBorders>
              <w:right w:val="single" w:sz="4" w:space="0" w:color="auto"/>
            </w:tcBorders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Súčet rizikových bodov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5F497A" w:themeFill="accent4" w:themeFillShade="BF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Výsledok rizikovej analýzy</w:t>
            </w:r>
            <w:r>
              <w:rPr>
                <w:rStyle w:val="Odkaznapoznmkupodiarou"/>
                <w:b/>
                <w:bCs/>
                <w:color w:val="FFFFFF"/>
              </w:rPr>
              <w:footnoteReference w:id="5"/>
            </w:r>
          </w:p>
        </w:tc>
      </w:tr>
      <w:tr w:rsidR="00FA61BB" w:rsidRPr="00FA61BB" w:rsidTr="00FA61BB">
        <w:trPr>
          <w:trHeight w:val="1020"/>
        </w:trPr>
        <w:tc>
          <w:tcPr>
            <w:tcW w:w="9088" w:type="dxa"/>
            <w:gridSpan w:val="6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CD2FF3" w:rsidP="00183B1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Rizikovú analýzu 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del w:id="54" w:author="CKO" w:date="2015-05-06T10:22:00Z">
              <w:r w:rsidR="00FA61BB" w:rsidRPr="00FA61BB" w:rsidDel="00183B1E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>vykonal</w:delText>
              </w:r>
            </w:del>
            <w:ins w:id="55" w:author="CKO" w:date="2015-05-06T10:22:00Z">
              <w:r w:rsidR="00183B1E">
                <w:rPr>
                  <w:rFonts w:ascii="Arial Narrow" w:hAnsi="Arial Narrow"/>
                  <w:b/>
                  <w:bCs/>
                  <w:sz w:val="22"/>
                  <w:szCs w:val="22"/>
                </w:rPr>
                <w:t>vypracova</w:t>
              </w:r>
              <w:r w:rsidR="00183B1E" w:rsidRPr="00FA61BB">
                <w:rPr>
                  <w:rFonts w:ascii="Arial Narrow" w:hAnsi="Arial Narrow"/>
                  <w:b/>
                  <w:bCs/>
                  <w:sz w:val="22"/>
                  <w:szCs w:val="22"/>
                </w:rPr>
                <w:t>l</w:t>
              </w:r>
            </w:ins>
            <w:del w:id="56" w:author="CKO" w:date="2015-05-15T14:00:00Z">
              <w:r w:rsidR="00FA61BB" w:rsidRPr="00FA61BB" w:rsidDel="00B37199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>:</w:delText>
              </w:r>
            </w:del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  <w:del w:id="57" w:author="CKO" w:date="2015-05-15T14:00:00Z">
              <w:r w:rsidRPr="00FA61BB" w:rsidDel="00B37199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>:</w:delText>
              </w:r>
            </w:del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  <w:del w:id="58" w:author="CKO" w:date="2015-05-15T14:00:00Z">
              <w:r w:rsidRPr="00FA61BB" w:rsidDel="00B37199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>:</w:delText>
              </w:r>
            </w:del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9088" w:type="dxa"/>
            <w:gridSpan w:val="6"/>
            <w:shd w:val="clear" w:color="auto" w:fill="auto"/>
            <w:noWrap/>
            <w:vAlign w:val="bottom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61BB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CD2FF3" w:rsidP="00CD2FF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Rizikovú analýzu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schválil</w:t>
            </w:r>
            <w:del w:id="59" w:author="CKO" w:date="2015-05-15T14:00:00Z">
              <w:r w:rsidR="00FA61BB" w:rsidRPr="00FA61BB" w:rsidDel="00B37199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>:</w:delText>
              </w:r>
            </w:del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  <w:del w:id="60" w:author="CKO" w:date="2015-05-15T14:00:00Z">
              <w:r w:rsidRPr="00FA61BB" w:rsidDel="00B37199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 xml:space="preserve">: </w:delText>
              </w:r>
            </w:del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  <w:del w:id="61" w:author="CKO" w:date="2015-05-15T14:00:00Z">
              <w:r w:rsidRPr="00FA61BB" w:rsidDel="00B37199">
                <w:rPr>
                  <w:rFonts w:ascii="Arial Narrow" w:hAnsi="Arial Narrow"/>
                  <w:b/>
                  <w:bCs/>
                  <w:sz w:val="22"/>
                  <w:szCs w:val="22"/>
                </w:rPr>
                <w:delText>:</w:delText>
              </w:r>
            </w:del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FA61BB" w:rsidRDefault="00FA61BB" w:rsidP="006479DF"/>
    <w:sectPr w:rsidR="00FA61BB" w:rsidSect="00627EA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8A" w:rsidRDefault="00C6758A" w:rsidP="00B948E0">
      <w:r>
        <w:separator/>
      </w:r>
    </w:p>
  </w:endnote>
  <w:endnote w:type="continuationSeparator" w:id="0">
    <w:p w:rsidR="00C6758A" w:rsidRDefault="00C6758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4A0022" wp14:editId="5CF3DF3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2C7D432" wp14:editId="17243C0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315C4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8A" w:rsidRDefault="00C6758A" w:rsidP="00B948E0">
      <w:r>
        <w:separator/>
      </w:r>
    </w:p>
  </w:footnote>
  <w:footnote w:type="continuationSeparator" w:id="0">
    <w:p w:rsidR="00C6758A" w:rsidRDefault="00C6758A" w:rsidP="00B948E0">
      <w:r>
        <w:continuationSeparator/>
      </w:r>
    </w:p>
  </w:footnote>
  <w:footnote w:id="1">
    <w:p w:rsidR="00B37199" w:rsidRDefault="00B37199">
      <w:pPr>
        <w:pStyle w:val="Textpoznmkypodiarou"/>
      </w:pPr>
      <w:ins w:id="21" w:author="CKO" w:date="2015-05-15T14:01:00Z">
        <w:r>
          <w:rPr>
            <w:rStyle w:val="Odkaznapoznmkupodiarou"/>
          </w:rPr>
          <w:footnoteRef/>
        </w:r>
        <w:r>
          <w:t xml:space="preserve"> </w:t>
        </w:r>
      </w:ins>
      <w:ins w:id="22" w:author="CKO" w:date="2015-05-15T14:03:00Z">
        <w:r>
          <w:t>Uvádza sa</w:t>
        </w:r>
      </w:ins>
      <w:ins w:id="23" w:author="CKO" w:date="2015-05-15T14:01:00Z">
        <w:r>
          <w:t>, či ide o</w:t>
        </w:r>
      </w:ins>
      <w:ins w:id="24" w:author="CKO" w:date="2015-05-15T14:03:00Z">
        <w:r w:rsidR="00194195">
          <w:t xml:space="preserve"> žiadosť o platbu - </w:t>
        </w:r>
      </w:ins>
      <w:ins w:id="25" w:author="CKO" w:date="2015-05-15T14:02:00Z">
        <w:r w:rsidRPr="00B37199">
          <w:t>zúčtovanie zálohovej platby, priebežnú platbu a</w:t>
        </w:r>
      </w:ins>
      <w:ins w:id="26" w:author="CKO" w:date="2015-05-15T14:03:00Z">
        <w:r>
          <w:t>lebo</w:t>
        </w:r>
      </w:ins>
      <w:ins w:id="27" w:author="CKO" w:date="2015-05-15T14:02:00Z">
        <w:r w:rsidRPr="00B37199">
          <w:t xml:space="preserve"> poskytnutie </w:t>
        </w:r>
        <w:proofErr w:type="spellStart"/>
        <w:r w:rsidRPr="00B37199">
          <w:t>predfinancovania</w:t>
        </w:r>
        <w:proofErr w:type="spellEnd"/>
        <w:r>
          <w:t>.</w:t>
        </w:r>
      </w:ins>
    </w:p>
  </w:footnote>
  <w:footnote w:id="2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hodnoty je v kompetencii RO.</w:t>
      </w:r>
    </w:p>
  </w:footnote>
  <w:footnote w:id="3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A61BB">
        <w:t>Určenie hodnoty je v kompetencii RO.</w:t>
      </w:r>
    </w:p>
  </w:footnote>
  <w:footnote w:id="4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Určenie počtu </w:t>
      </w:r>
      <w:proofErr w:type="spellStart"/>
      <w:r>
        <w:t>ŽoP</w:t>
      </w:r>
      <w:proofErr w:type="spellEnd"/>
      <w:r>
        <w:t xml:space="preserve"> je v kompetencii RO.</w:t>
      </w:r>
      <w:bookmarkStart w:id="40" w:name="_GoBack"/>
      <w:bookmarkEnd w:id="40"/>
    </w:p>
  </w:footnote>
  <w:footnote w:id="5">
    <w:p w:rsidR="00FA61BB" w:rsidRDefault="00FA61BB" w:rsidP="00FA61B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A61BB">
        <w:t>V prípade, ak je súčet rizikových bodov rovný alebo väčší ako 10, výsledkom rizikovej analýzy je, že "</w:t>
      </w:r>
      <w:r w:rsidRPr="00FA61BB">
        <w:rPr>
          <w:i/>
        </w:rPr>
        <w:t xml:space="preserve">Je nutné vykonať kontrolu na mieste pred </w:t>
      </w:r>
      <w:r w:rsidR="00CD2FF3">
        <w:rPr>
          <w:i/>
        </w:rPr>
        <w:t xml:space="preserve">preplatením/zúčtovaním </w:t>
      </w:r>
      <w:r w:rsidRPr="00FA61BB">
        <w:rPr>
          <w:i/>
        </w:rPr>
        <w:t xml:space="preserve"> tejto ŽoP</w:t>
      </w:r>
      <w:r w:rsidRPr="00FA61BB">
        <w:t>"</w:t>
      </w:r>
      <w:r>
        <w:t xml:space="preserve">. </w:t>
      </w:r>
      <w:r w:rsidRPr="00FA61BB">
        <w:t>V prípade, ak je súčet rizikových bodov menší ako 10, výsledkom rizikovej analýzy je, že "</w:t>
      </w:r>
      <w:r w:rsidRPr="00FA61BB">
        <w:rPr>
          <w:i/>
        </w:rPr>
        <w:t xml:space="preserve">Nie je nutné vykonať kontrolu na mieste pred </w:t>
      </w:r>
      <w:r w:rsidR="00CD2FF3">
        <w:rPr>
          <w:i/>
        </w:rPr>
        <w:t>preplatením/zúčtovaním</w:t>
      </w:r>
      <w:r w:rsidRPr="00FA61BB">
        <w:rPr>
          <w:i/>
        </w:rPr>
        <w:t xml:space="preserve"> tejto ŽoP</w:t>
      </w:r>
      <w:r w:rsidRPr="00FA61BB">
        <w:t>"</w:t>
      </w:r>
      <w:r w:rsidR="00CD2FF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45" w:rsidRDefault="00541A45" w:rsidP="00541A45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377BB1" wp14:editId="1590F58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C91130755E74C8D878C0D9541EB3D74"/>
      </w:placeholder>
      <w:date>
        <w:dateFormat w:val="dd.MM.yyyy"/>
        <w:lid w:val="sk-SK"/>
        <w:storeMappedDataAs w:val="dateTime"/>
        <w:calendar w:val="gregorian"/>
      </w:date>
    </w:sdtPr>
    <w:sdtEndPr/>
    <w:sdtContent>
      <w:p w:rsidR="00541A45" w:rsidRDefault="00BC7946" w:rsidP="00541A45">
        <w:pPr>
          <w:pStyle w:val="Hlavika"/>
          <w:jc w:val="right"/>
        </w:pPr>
        <w:del w:id="62" w:author="CKO" w:date="2015-04-23T15:27:00Z">
          <w:r w:rsidDel="00BC7946">
            <w:rPr>
              <w:szCs w:val="20"/>
            </w:rPr>
            <w:delText>17.12.</w:delText>
          </w:r>
        </w:del>
        <w:ins w:id="63" w:author="CKO" w:date="2015-07-16T15:32:00Z">
          <w:r w:rsidR="009579AF" w:rsidDel="00BC7946">
            <w:rPr>
              <w:szCs w:val="20"/>
            </w:rPr>
            <w:t xml:space="preserve"> </w:t>
          </w:r>
        </w:ins>
        <w:del w:id="64" w:author="CKO" w:date="2015-04-23T15:27:00Z">
          <w:r w:rsidDel="00BC7946">
            <w:rPr>
              <w:szCs w:val="20"/>
            </w:rPr>
            <w:delText>2014</w:delText>
          </w:r>
        </w:del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746F"/>
    <w:rsid w:val="00050728"/>
    <w:rsid w:val="00066955"/>
    <w:rsid w:val="00071088"/>
    <w:rsid w:val="00071CD7"/>
    <w:rsid w:val="00096909"/>
    <w:rsid w:val="000D298C"/>
    <w:rsid w:val="000D6B86"/>
    <w:rsid w:val="000E2AA4"/>
    <w:rsid w:val="00116F61"/>
    <w:rsid w:val="0014641E"/>
    <w:rsid w:val="0015233E"/>
    <w:rsid w:val="00173917"/>
    <w:rsid w:val="00183B1E"/>
    <w:rsid w:val="001873B5"/>
    <w:rsid w:val="00194195"/>
    <w:rsid w:val="001B12DC"/>
    <w:rsid w:val="001B27DA"/>
    <w:rsid w:val="001B6E9F"/>
    <w:rsid w:val="001C4458"/>
    <w:rsid w:val="001C513F"/>
    <w:rsid w:val="001D17E1"/>
    <w:rsid w:val="001D4B25"/>
    <w:rsid w:val="001F0193"/>
    <w:rsid w:val="002259C4"/>
    <w:rsid w:val="00225A05"/>
    <w:rsid w:val="002315C4"/>
    <w:rsid w:val="00246970"/>
    <w:rsid w:val="00253332"/>
    <w:rsid w:val="00256687"/>
    <w:rsid w:val="00274479"/>
    <w:rsid w:val="002903DC"/>
    <w:rsid w:val="002A1E17"/>
    <w:rsid w:val="002B7983"/>
    <w:rsid w:val="002D65BD"/>
    <w:rsid w:val="002E611C"/>
    <w:rsid w:val="002E7F32"/>
    <w:rsid w:val="002E7F66"/>
    <w:rsid w:val="00342DD1"/>
    <w:rsid w:val="00386CBA"/>
    <w:rsid w:val="003A67E1"/>
    <w:rsid w:val="003B0DFE"/>
    <w:rsid w:val="003B2F8A"/>
    <w:rsid w:val="003B61C8"/>
    <w:rsid w:val="003C2544"/>
    <w:rsid w:val="003D0894"/>
    <w:rsid w:val="003D568C"/>
    <w:rsid w:val="004033F8"/>
    <w:rsid w:val="00416E2D"/>
    <w:rsid w:val="00431EE0"/>
    <w:rsid w:val="00432DF1"/>
    <w:rsid w:val="004339A0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4E553A"/>
    <w:rsid w:val="00503BDB"/>
    <w:rsid w:val="005122F6"/>
    <w:rsid w:val="00531633"/>
    <w:rsid w:val="00540C36"/>
    <w:rsid w:val="00541A45"/>
    <w:rsid w:val="00541FF5"/>
    <w:rsid w:val="005800C7"/>
    <w:rsid w:val="00580A58"/>
    <w:rsid w:val="00586FDB"/>
    <w:rsid w:val="005B49EF"/>
    <w:rsid w:val="005E225D"/>
    <w:rsid w:val="005F5B71"/>
    <w:rsid w:val="00603719"/>
    <w:rsid w:val="00622D7A"/>
    <w:rsid w:val="00627EA3"/>
    <w:rsid w:val="006479DF"/>
    <w:rsid w:val="00660DCB"/>
    <w:rsid w:val="006719A0"/>
    <w:rsid w:val="00687102"/>
    <w:rsid w:val="006954F7"/>
    <w:rsid w:val="006A5157"/>
    <w:rsid w:val="006A7DF2"/>
    <w:rsid w:val="006C6A25"/>
    <w:rsid w:val="006D082A"/>
    <w:rsid w:val="006D3B82"/>
    <w:rsid w:val="006F15B4"/>
    <w:rsid w:val="00713427"/>
    <w:rsid w:val="0075310E"/>
    <w:rsid w:val="0076414C"/>
    <w:rsid w:val="00765555"/>
    <w:rsid w:val="00771CC6"/>
    <w:rsid w:val="00782970"/>
    <w:rsid w:val="007A60EF"/>
    <w:rsid w:val="007E75BE"/>
    <w:rsid w:val="007F0D9A"/>
    <w:rsid w:val="00801225"/>
    <w:rsid w:val="0083106C"/>
    <w:rsid w:val="00832738"/>
    <w:rsid w:val="008438CE"/>
    <w:rsid w:val="0084743A"/>
    <w:rsid w:val="008743E6"/>
    <w:rsid w:val="008806AC"/>
    <w:rsid w:val="008C271F"/>
    <w:rsid w:val="008D0F9C"/>
    <w:rsid w:val="008E147C"/>
    <w:rsid w:val="008F2627"/>
    <w:rsid w:val="0090110D"/>
    <w:rsid w:val="00911D80"/>
    <w:rsid w:val="00920963"/>
    <w:rsid w:val="00926284"/>
    <w:rsid w:val="00946388"/>
    <w:rsid w:val="009579AF"/>
    <w:rsid w:val="00977CF6"/>
    <w:rsid w:val="009836CF"/>
    <w:rsid w:val="009B421D"/>
    <w:rsid w:val="009D6AF5"/>
    <w:rsid w:val="00A144AE"/>
    <w:rsid w:val="00A14749"/>
    <w:rsid w:val="00A40F6A"/>
    <w:rsid w:val="00A915FA"/>
    <w:rsid w:val="00A9254C"/>
    <w:rsid w:val="00AB755C"/>
    <w:rsid w:val="00B12061"/>
    <w:rsid w:val="00B22B51"/>
    <w:rsid w:val="00B236C4"/>
    <w:rsid w:val="00B315E9"/>
    <w:rsid w:val="00B37199"/>
    <w:rsid w:val="00B4284E"/>
    <w:rsid w:val="00B44AD3"/>
    <w:rsid w:val="00B53B4A"/>
    <w:rsid w:val="00B63F9C"/>
    <w:rsid w:val="00B713AF"/>
    <w:rsid w:val="00B948E0"/>
    <w:rsid w:val="00BA13ED"/>
    <w:rsid w:val="00BA4376"/>
    <w:rsid w:val="00BA631A"/>
    <w:rsid w:val="00BC4BAC"/>
    <w:rsid w:val="00BC7946"/>
    <w:rsid w:val="00C06E55"/>
    <w:rsid w:val="00C214B6"/>
    <w:rsid w:val="00C348A2"/>
    <w:rsid w:val="00C53567"/>
    <w:rsid w:val="00C6439D"/>
    <w:rsid w:val="00C6758A"/>
    <w:rsid w:val="00C92BF0"/>
    <w:rsid w:val="00CA208E"/>
    <w:rsid w:val="00CB33DE"/>
    <w:rsid w:val="00CD2FF3"/>
    <w:rsid w:val="00CD3D13"/>
    <w:rsid w:val="00CE0BAD"/>
    <w:rsid w:val="00D05350"/>
    <w:rsid w:val="00D61BB6"/>
    <w:rsid w:val="00D86DA2"/>
    <w:rsid w:val="00DB3113"/>
    <w:rsid w:val="00DB798B"/>
    <w:rsid w:val="00E1449D"/>
    <w:rsid w:val="00E17F01"/>
    <w:rsid w:val="00E52D37"/>
    <w:rsid w:val="00E5416A"/>
    <w:rsid w:val="00E742C1"/>
    <w:rsid w:val="00E74EA1"/>
    <w:rsid w:val="00E7702D"/>
    <w:rsid w:val="00EA6F89"/>
    <w:rsid w:val="00EE70FE"/>
    <w:rsid w:val="00F0607A"/>
    <w:rsid w:val="00F10B9D"/>
    <w:rsid w:val="00F27075"/>
    <w:rsid w:val="00F82C8B"/>
    <w:rsid w:val="00F854AC"/>
    <w:rsid w:val="00F97E8C"/>
    <w:rsid w:val="00FA61BB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433310EF30B4581986A6E4F7F428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A37B-F2E6-4BD2-AB7E-9101F3A80B43}"/>
      </w:docPartPr>
      <w:docPartBody>
        <w:p w:rsidR="0060493E" w:rsidRDefault="00F31FBB" w:rsidP="00F31FBB">
          <w:pPr>
            <w:pStyle w:val="F433310EF30B4581986A6E4F7F428F3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51774CD29034BA893F43CC6FC99C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07134A-CC37-4A61-8AF9-444F24583C8E}"/>
      </w:docPartPr>
      <w:docPartBody>
        <w:p w:rsidR="0060493E" w:rsidRDefault="00F31FBB" w:rsidP="00F31FBB">
          <w:pPr>
            <w:pStyle w:val="C51774CD29034BA893F43CC6FC99C23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C91130755E74C8D878C0D9541EB3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10E7E3-5E8F-4D70-85AB-CDFCD0BBF16E}"/>
      </w:docPartPr>
      <w:docPartBody>
        <w:p w:rsidR="00D03411" w:rsidRDefault="0060493E" w:rsidP="0060493E">
          <w:pPr>
            <w:pStyle w:val="0C91130755E74C8D878C0D9541EB3D74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3439A"/>
    <w:rsid w:val="00261351"/>
    <w:rsid w:val="00270F27"/>
    <w:rsid w:val="002C3A22"/>
    <w:rsid w:val="003345C6"/>
    <w:rsid w:val="003D2703"/>
    <w:rsid w:val="0047485A"/>
    <w:rsid w:val="004857DD"/>
    <w:rsid w:val="00494EF9"/>
    <w:rsid w:val="00520450"/>
    <w:rsid w:val="00526121"/>
    <w:rsid w:val="00551BBA"/>
    <w:rsid w:val="005C30D6"/>
    <w:rsid w:val="005C6692"/>
    <w:rsid w:val="0060493E"/>
    <w:rsid w:val="00616C33"/>
    <w:rsid w:val="008225C7"/>
    <w:rsid w:val="00845353"/>
    <w:rsid w:val="0085402B"/>
    <w:rsid w:val="00905487"/>
    <w:rsid w:val="00B12684"/>
    <w:rsid w:val="00C16CB5"/>
    <w:rsid w:val="00CE2D99"/>
    <w:rsid w:val="00D03411"/>
    <w:rsid w:val="00DF1217"/>
    <w:rsid w:val="00E54691"/>
    <w:rsid w:val="00EA6808"/>
    <w:rsid w:val="00F31FBB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AFC7-93EE-41AA-8F3E-1B17395E8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35</cp:revision>
  <cp:lastPrinted>2014-12-16T08:33:00Z</cp:lastPrinted>
  <dcterms:created xsi:type="dcterms:W3CDTF">2014-12-16T07:56:00Z</dcterms:created>
  <dcterms:modified xsi:type="dcterms:W3CDTF">2015-07-23T07:28:00Z</dcterms:modified>
</cp:coreProperties>
</file>